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0CD97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2F60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CE98E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5049E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517B2D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1FA3A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474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10E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通州区永乐店镇2023年裸地综合整治项目预算评审</w:t>
            </w:r>
          </w:p>
        </w:tc>
      </w:tr>
      <w:tr w14:paraId="51212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E43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ins w:id="0" w:author="。。。。。。。" w:date="2025-11-19T10:51:06Z">
              <w:bookmarkStart w:id="3" w:name="_GoBack" w:colFirst="0" w:colLast="8"/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主管部门</w:t>
              </w:r>
            </w:ins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D59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ins w:id="1" w:author="。。。。。。。" w:date="2025-11-19T10:51:06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  <w:lang w:val="en-US" w:eastAsia="zh-CN"/>
                </w:rPr>
                <w:t>北京市通州区人民政府</w:t>
              </w:r>
            </w:ins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4D8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ins w:id="2" w:author="。。。。。。。" w:date="2025-11-19T10:51:06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实施单位</w:t>
              </w:r>
            </w:ins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109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ins w:id="3" w:author="。。。。。。。" w:date="2025-11-19T10:51:06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北京市通州区永乐店镇人民政府</w:t>
              </w:r>
            </w:ins>
          </w:p>
        </w:tc>
      </w:tr>
      <w:bookmarkEnd w:id="3"/>
      <w:tr w14:paraId="0C61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3126C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01D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E24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CF4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F4D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3FA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EC0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C9E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CB4D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8CC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1279F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3B6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EC5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58C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9D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0966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EF2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5DAF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6A8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40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78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EE8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4AD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20B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44B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8A8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3434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481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52B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792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18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D7C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B16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5C5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3B8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C6A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35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0A5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846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  <w:bookmarkEnd w:id="1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3C3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2F0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DB9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4E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406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56F3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698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E5B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F49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D026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849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E8E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通州区永乐店镇2023年裸地综合整治项目方案内容，依据《工程造价咨询单位职业行为准则》、《工程造价咨询业务操作指导规程》及国家和北京市有关法律的规定，通过结合市场价格信息及项目的具体情况，对项目工程量、定额组价、人材机价格、取费等合理性实施专业评审，并出具审核报告，实现对该项目内容及使用资金的初步确定，达到项目流程合法、合规、合理的效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C29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通州区永乐店镇2023年裸地综合整治项目方案内容，依据《工程造价咨询单位职业行为准则》、《工程造价咨询业务操作指导规程》及国家和北京市有关法律的规定，通过结合市场价格信息及项目的具体情况，对项目工程量、定额组价、人材机价格、取费等合理性实施专业评审，并出具审核报告，实现对该项目内容及使用资金的初步确定，达到项目流程合法、合规、合理的效果。</w:t>
            </w:r>
          </w:p>
        </w:tc>
      </w:tr>
      <w:tr w14:paraId="4AE24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C3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B92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41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646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E8E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617F2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1B1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36CE2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4AA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FC9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AE1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69CF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5F1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735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053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60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出具审核报告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D00A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4FA1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5A9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62A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81E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CAC4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399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344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E78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0A3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BB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E82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300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CF4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503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1B0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73A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EC3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105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050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CEF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94F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59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CF9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E22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5F9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0F0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897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0AB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E2A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报告满足《中华人民共和国预算法》等相关法律、法规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5D8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8AE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99C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8EC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90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B71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E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AA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06B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563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80E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420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8F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856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3DE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B98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C43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73F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FC0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BC0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C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A9D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1B4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45A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8E9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F93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510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67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6BD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3683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指标1：项目总时长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99BE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2023年4月23日至咨询费用结清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F628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2023年4月23日至咨询费用结清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90B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22A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D1F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394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E49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DD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939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6D7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61F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47D0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3CC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A83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FBB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105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4F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895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BD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4567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8FE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8FF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DD2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088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3D3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853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60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482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D3B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E69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97E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1.069089万元1.069089万元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900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723DA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C5B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94C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FD8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6BF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AC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0F6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095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0C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2DE5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B120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696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CE1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424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69E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41C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8F3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8D9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692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7B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057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EF9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5AA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FCB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6A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D56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162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59A3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68C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89D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D80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5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CE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ACA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40B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CF2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6B9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1A4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DC48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AE1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E1A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EB0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A62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79A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FDF7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D95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D35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C92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2C5C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831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4F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02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698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F8A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CC3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0A3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BAE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0D1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0CE1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A3E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</w:rPr>
              <w:t>在提升治理水平、落实国家政策、维护社会公平正义、提高履职服务效率。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AF2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82D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133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494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B9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2CB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692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5B1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02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6F0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72B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82A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FE5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B76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C1C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418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3A7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D1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9C7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21E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6DE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406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853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728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9D3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A7B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828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2E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325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40613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664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760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服务效率。</w:t>
            </w:r>
            <w:bookmarkEnd w:id="2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9F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环境量不断提升服务效率。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338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995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17C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E9A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6AB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F93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958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0F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BD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21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0D6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9C1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783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68B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95C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BA1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CCD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88E1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9CC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197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F6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6D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074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970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C56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4B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051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5A4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AB6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CF5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25C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B66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43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B12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29B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7FB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A8A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AE3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860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24B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1D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C8D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980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5A3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DED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56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1AE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A77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025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62F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6E4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34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F62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64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E00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46BA3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65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A91C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建设单位满意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8112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4605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398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5F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E3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26C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6F0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E71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407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A384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404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4DF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CEB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252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E91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0AE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9C2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A13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AC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F7E8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4E2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C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348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9BB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0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BC5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429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1DB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CEF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73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636CC54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40304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72451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72451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。。。。。。。">
    <w15:presenceInfo w15:providerId="WPS Office" w15:userId="1085623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5B1C7C"/>
    <w:rsid w:val="0C8165E0"/>
    <w:rsid w:val="0E8302D4"/>
    <w:rsid w:val="10807374"/>
    <w:rsid w:val="10AA0ACE"/>
    <w:rsid w:val="1A0B2636"/>
    <w:rsid w:val="1BB52CFF"/>
    <w:rsid w:val="281F18B9"/>
    <w:rsid w:val="2C4B4854"/>
    <w:rsid w:val="2CBF8107"/>
    <w:rsid w:val="2D28317E"/>
    <w:rsid w:val="2EB70209"/>
    <w:rsid w:val="30FF2B40"/>
    <w:rsid w:val="318A2B71"/>
    <w:rsid w:val="35D339CB"/>
    <w:rsid w:val="3FF79B31"/>
    <w:rsid w:val="4040623B"/>
    <w:rsid w:val="45964A28"/>
    <w:rsid w:val="4BA31FDB"/>
    <w:rsid w:val="4BFF9656"/>
    <w:rsid w:val="4D15344D"/>
    <w:rsid w:val="52B93A76"/>
    <w:rsid w:val="537B9DA3"/>
    <w:rsid w:val="5A474F5C"/>
    <w:rsid w:val="5DDF52D1"/>
    <w:rsid w:val="5EDB0B63"/>
    <w:rsid w:val="5F9F33EB"/>
    <w:rsid w:val="6AC7B1A3"/>
    <w:rsid w:val="6B615049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916</Words>
  <Characters>1038</Characters>
  <Lines>0</Lines>
  <Paragraphs>0</Paragraphs>
  <TotalTime>0</TotalTime>
  <ScaleCrop>false</ScaleCrop>
  <LinksUpToDate>false</LinksUpToDate>
  <CharactersWithSpaces>1065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2025-11-19T02:51:16Z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06020B885D254CCCBB02E36CAE646644_13</vt:lpwstr>
  </property>
</Properties>
</file>