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842F4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3AF0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89AA460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DED4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5337EC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6B4DD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A8A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02F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永乐店镇柏凤沟应寺桥市考断面水质提升项目预算评审</w:t>
            </w:r>
          </w:p>
        </w:tc>
      </w:tr>
      <w:tr w14:paraId="08587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39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ins w:id="0" w:author="。。。。。。。" w:date="2025-11-19T10:49:38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主管部门</w:t>
              </w:r>
            </w:ins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671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:rPrChange w:id="1" w:author="。。。。。。。" w:date="2025-11-19T10:49:52Z">
                  <w:rPr>
                    <w:rFonts w:hint="eastAsia" w:ascii="宋体" w:hAnsi="宋体" w:eastAsia="宋体" w:cs="宋体"/>
                    <w:color w:val="auto"/>
                    <w:kern w:val="0"/>
                    <w:sz w:val="18"/>
                    <w:szCs w:val="18"/>
                    <w:lang w:val="en-US" w:eastAsia="zh-CN"/>
                  </w:rPr>
                </w:rPrChange>
              </w:rPr>
            </w:pPr>
            <w:ins w:id="2" w:author="。。。。。。。" w:date="2025-11-19T10:49:38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  <w:lang w:val="en-US" w:eastAsia="zh-CN"/>
                  <w:rPrChange w:id="3" w:author="。。。。。。。" w:date="2025-11-19T10:49:52Z"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lang w:val="en-US" w:eastAsia="zh-CN"/>
                    </w:rPr>
                  </w:rPrChange>
                </w:rPr>
                <w:t>北京市通州区人民政府</w:t>
              </w:r>
            </w:ins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41E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ins w:id="5" w:author="。。。。。。。" w:date="2025-11-19T10:49:38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实施单位</w:t>
              </w:r>
            </w:ins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322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:rPrChange w:id="6" w:author="。。。。。。。" w:date="2025-11-19T10:49:52Z">
                  <w:rPr>
                    <w:rFonts w:hint="default" w:ascii="宋体" w:hAnsi="宋体" w:eastAsia="宋体" w:cs="宋体"/>
                    <w:color w:val="auto"/>
                    <w:kern w:val="0"/>
                    <w:sz w:val="18"/>
                    <w:szCs w:val="18"/>
                    <w:lang w:val="en-US" w:eastAsia="zh-CN"/>
                  </w:rPr>
                </w:rPrChange>
              </w:rPr>
            </w:pPr>
            <w:ins w:id="7" w:author="。。。。。。。" w:date="2025-11-19T10:49:38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北京市通州区永乐店镇人民政府</w:t>
              </w:r>
            </w:ins>
          </w:p>
        </w:tc>
      </w:tr>
      <w:tr w14:paraId="176E6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87DB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4FB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81C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FC6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7E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653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BEF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BE0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9AA0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E0C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3695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69C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1D6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7DC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039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5ED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4A2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260E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B15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1EF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C5D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EBC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A73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092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699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C2D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10CA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F08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EF4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ED4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D10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D1E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531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0FC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8E5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D182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603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075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FBF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  <w:bookmarkEnd w:id="1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6D7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D22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7D4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82B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CA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85D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B59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506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313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371A0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C8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CD1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永乐店镇柏凤沟应寺桥市考断面水质提升项目方案内容，依据《工程造价咨询单位职业行为准则》、《工程造价咨询业务操作指导规程》及国家和北京市有关法律的规定，通过结合市场价格信息及项目的具体情况，对项目工程量、定额组价、人材机价格、取费等合理性实施专业评审，并出具审核报告，实现对该项目内容及使用资金的初步确定，达到项目流程合法、合规、合理的效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366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永乐店镇柏凤沟应寺桥市考断面水质提升项目方案内容，依据《工程造价咨询单位职业行为准则》、《工程造价咨询业务操作指导规程》及国家和北京市有关法律的规定，通过结合市场价格信息及项目的具体情况，对项目工程量、定额组价、人材机价格、取费等合理性实施专业评审，并出具审核报告，实现对该项目内容及使用资金的初步确定，达到项目流程合法、合规、合理的效果。</w:t>
            </w:r>
          </w:p>
        </w:tc>
      </w:tr>
      <w:tr w14:paraId="3A87C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7FE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6AB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2E1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CA5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21B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EC1B2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BD0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CB64F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68E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3F7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783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1B14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5F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883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406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03A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出具审核报告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1559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F33B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EE2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C5A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33D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513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843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5A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C1C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B6BF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CAE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301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86C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ED9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2F9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C5E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A4C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FDF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511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936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913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8BE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B06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A10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99A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386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830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9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E9F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797B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报告满足《中华人民共和国预算法》等相关法律、法规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A7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18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D26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06B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C60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F4A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9F6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C10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3A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72C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541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B85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633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48D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559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494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7F2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9CB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57D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EBD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01A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254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372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B1D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641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6E13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495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092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8E6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E6F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指标1：项目总时长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BE13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2023年4月23日至咨询费用结清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9F94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2023年4月23日至咨询费用结清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851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0CA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210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E03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CAB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030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4F9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184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A59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B9D7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9B9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A5B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CCD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FDF4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EA5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5FA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8A1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3EDC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3D6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15F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DA3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B7B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58D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7770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778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4A6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038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D056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6A4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18E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50EF8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CA3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215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9E3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1BB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545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B9D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242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388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7B0D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268C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D12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2EB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750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239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6B3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C19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6A8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A4E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4F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F7E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89F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8BF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D60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F17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3AF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64B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CBA34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88F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E2D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D5D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A12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2EB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F68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76B4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CDC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3FC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06F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0335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88A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063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F67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E12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699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24C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BC6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EB0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951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25DB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36F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CF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24A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474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92E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258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084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C70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75D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AED46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5A2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bookmarkStart w:id="2" w:name="OLE_LINK8"/>
            <w:r>
              <w:rPr>
                <w:rFonts w:hint="eastAsia"/>
              </w:rPr>
              <w:t>在提升治理水平、落实国家政策、维护社会公平正义、提高履职服务效率。</w:t>
            </w:r>
            <w:bookmarkEnd w:id="2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9B3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CB0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558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A1B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EBA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231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B40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A7F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6B5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A54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7E5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158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63B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32E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2A6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CD8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6D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33A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B46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4DC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9A9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43B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8F6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5D4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75C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DF7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817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2C1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A8F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059122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E43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FB0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3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服务效率。</w:t>
            </w:r>
            <w:bookmarkEnd w:id="3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1DF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环境量不断提升服务效率。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CF2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AE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48D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B958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BEF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257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C13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FDAD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DB0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CE3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080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FD7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06C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68F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486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38C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C93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9A2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899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B73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AB8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F6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334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2BD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0D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427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5CC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20A6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77F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A80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1AD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03F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93D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963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398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EFA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2CA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121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A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39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229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FA8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64D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6FC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414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848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0E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DE8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6C5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975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61D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A62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1EA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4BD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68B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D9C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7ADF7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E03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07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建设单位满意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5856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B073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5DF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F10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3BE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5CBC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1D1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372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55D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9C8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619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8AA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224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AF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89B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04F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717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E8A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9F6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6DFE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D0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B94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20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B46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407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98F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A95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010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E45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5BD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B03EB7F">
      <w:pPr>
        <w:rPr>
          <w:rFonts w:hint="eastAsia" w:eastAsia="宋体"/>
          <w:b w:val="0"/>
          <w:bCs w:val="0"/>
          <w:lang w:val="en-US" w:eastAsia="zh-CN"/>
        </w:rPr>
      </w:pPr>
      <w:bookmarkStart w:id="4" w:name="_GoBack"/>
      <w:bookmarkEnd w:id="4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85A1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95086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95086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。。。。。。。">
    <w15:presenceInfo w15:providerId="WPS Office" w15:userId="1085623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5B1C7C"/>
    <w:rsid w:val="0C8165E0"/>
    <w:rsid w:val="0E8302D4"/>
    <w:rsid w:val="1A0B2636"/>
    <w:rsid w:val="1BB52CFF"/>
    <w:rsid w:val="27CD38FC"/>
    <w:rsid w:val="281F18B9"/>
    <w:rsid w:val="2C4B4854"/>
    <w:rsid w:val="2CBF8107"/>
    <w:rsid w:val="2CE30FF5"/>
    <w:rsid w:val="2D28317E"/>
    <w:rsid w:val="2EB70209"/>
    <w:rsid w:val="30FF2B40"/>
    <w:rsid w:val="35D339CB"/>
    <w:rsid w:val="3FF79B31"/>
    <w:rsid w:val="4040623B"/>
    <w:rsid w:val="40DA4ECB"/>
    <w:rsid w:val="439B3E1A"/>
    <w:rsid w:val="4BA31FDB"/>
    <w:rsid w:val="4BFF9656"/>
    <w:rsid w:val="4EDF7DB2"/>
    <w:rsid w:val="537B9DA3"/>
    <w:rsid w:val="5A474F5C"/>
    <w:rsid w:val="5CFB6CE4"/>
    <w:rsid w:val="5DDF52D1"/>
    <w:rsid w:val="5EDB0B63"/>
    <w:rsid w:val="5F9F33EB"/>
    <w:rsid w:val="6AC7B1A3"/>
    <w:rsid w:val="6B77FB6F"/>
    <w:rsid w:val="6EE9A86C"/>
    <w:rsid w:val="6FD43E60"/>
    <w:rsid w:val="70090082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1670</Words>
  <Characters>1853</Characters>
  <Lines>0</Lines>
  <Paragraphs>0</Paragraphs>
  <TotalTime>0</TotalTime>
  <ScaleCrop>false</ScaleCrop>
  <LinksUpToDate>false</LinksUpToDate>
  <CharactersWithSpaces>1880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2025-11-19T02:50:09Z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FCB78F04E9274F8099369AE92C2A4A1E_13</vt:lpwstr>
  </property>
</Properties>
</file>