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B14D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3028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54B51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F7EE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CE019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C8F4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51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7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永乐店镇村级安防监控系统全覆盖运行维护服务采购项目（监理费）</w:t>
            </w:r>
          </w:p>
        </w:tc>
      </w:tr>
      <w:tr w14:paraId="721B5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69B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84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C9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E5A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北京市通州区永乐店镇人民政府</w:t>
            </w:r>
          </w:p>
        </w:tc>
      </w:tr>
      <w:tr w14:paraId="49C5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46EC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92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FC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3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85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A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31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FF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787C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259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36D3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45F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A2A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586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5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A94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421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0549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AD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8F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6D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F9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860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C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557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76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F9EA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133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D1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5A2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35F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50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5D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F49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B42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E51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3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20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3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A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91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FA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C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55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DFCB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4B1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7C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95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6C7C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689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73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通过完善村级安防监控系统，全面提升我镇治安秩序及重大政治活动、敏感日期间技防安保效率。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D2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 w14:paraId="5DDC9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0F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02B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8EC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D93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C5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7A52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31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CC30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92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0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17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FF2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82A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F8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5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1C2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监理项目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EFD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3E1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ins w:id="0" w:author="nwx" w:date="2025-04-25T13:13:53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</w:rPr>
                <w:t>1个</w:t>
              </w:r>
            </w:ins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1E6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819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C73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6B8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346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F45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8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70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2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63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8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DE4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8A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4F5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F2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5F4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BD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8A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B2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5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8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C0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6C4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4AF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AD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6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A1B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5F9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提升我镇治安秩序及重大政治活动、敏感日期间技防安保效率秩序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FE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CEE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E4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CF8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2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6C2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84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684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3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C96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EF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3F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73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4D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D16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D9B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8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F7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C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0FE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3EC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30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751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D7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F5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1C6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0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3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4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B5E9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38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C02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4D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C8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76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B58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11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A0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DD7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BF5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E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F6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D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19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144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73F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BA0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DE0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E7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12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2B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A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E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5B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DF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E7A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50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01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3A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099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92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CAC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DD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2DC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7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78F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E8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3E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5D9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34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当年财政拨款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B7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118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DE9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074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BCF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409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79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56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508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65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A65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28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96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0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7E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1D5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B0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21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D9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30FD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E9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70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CF7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DA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0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C8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3E3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C3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D5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CC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A4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EFF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71B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F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BE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C2B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4E6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77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7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2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B1B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F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CD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041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2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3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66E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B5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5CF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4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C409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84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/>
                <w:lang w:val="en-US" w:eastAsia="zh-CN"/>
              </w:rPr>
              <w:t>安防监控系统全覆盖运行维护服务项目质量，提升我镇治安秩序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B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018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90C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37D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993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0D4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F3B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A3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0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DD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5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50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1A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A9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1D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1F8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4C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88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93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B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7B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12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A1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D9F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14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006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B97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CA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F1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255F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521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0B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E43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3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AC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6B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9DF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604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C9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6F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CF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75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EF1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B4F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8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6F3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A1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05A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47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628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0E5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8A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A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8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9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07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8B2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EC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D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282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CAA1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有效保障项目质量，维护社会长治久安，为居民营造良好的生活环境。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C7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48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2D2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AED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D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070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AA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A2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89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A9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780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E3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1E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D32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77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377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F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18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32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22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C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60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98A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8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DC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9F9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AB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C6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4F48C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B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39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当地居民满意度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45A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340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EC6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F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8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4E8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96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3A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DE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665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F8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E6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78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B3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5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219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1EC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91A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9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0A2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39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B7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81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2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32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ACC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5B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CA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B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98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110D352D"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B660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CF024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CF024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wx">
    <w15:presenceInfo w15:providerId="WPS Office" w15:userId="619305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GNkMjU3MzFhOGNkYWU4NDA1ZGNiMGI5NmU2ODQifQ=="/>
    <w:docVar w:name="KSO_WPS_MARK_KEY" w:val="6c9f80f0-f797-44c9-985d-984004c1aa73"/>
  </w:docVars>
  <w:rsids>
    <w:rsidRoot w:val="5EDB0B63"/>
    <w:rsid w:val="01534994"/>
    <w:rsid w:val="02BB380E"/>
    <w:rsid w:val="0315776F"/>
    <w:rsid w:val="074F1C14"/>
    <w:rsid w:val="0C8165E0"/>
    <w:rsid w:val="15495848"/>
    <w:rsid w:val="1BB52CFF"/>
    <w:rsid w:val="2751016E"/>
    <w:rsid w:val="29606D8E"/>
    <w:rsid w:val="2CBF8107"/>
    <w:rsid w:val="2D905DF4"/>
    <w:rsid w:val="2EB70209"/>
    <w:rsid w:val="30FF2B40"/>
    <w:rsid w:val="33307B5F"/>
    <w:rsid w:val="35D339CB"/>
    <w:rsid w:val="3EC664DF"/>
    <w:rsid w:val="3FBB1908"/>
    <w:rsid w:val="3FF79B31"/>
    <w:rsid w:val="4040623B"/>
    <w:rsid w:val="46E04B11"/>
    <w:rsid w:val="4BA31FDB"/>
    <w:rsid w:val="4BFF9656"/>
    <w:rsid w:val="51B80C66"/>
    <w:rsid w:val="52622653"/>
    <w:rsid w:val="537B9DA3"/>
    <w:rsid w:val="57351E4C"/>
    <w:rsid w:val="5A474F5C"/>
    <w:rsid w:val="5B3C6463"/>
    <w:rsid w:val="5DDF52D1"/>
    <w:rsid w:val="5EDB0B63"/>
    <w:rsid w:val="5F9F33EB"/>
    <w:rsid w:val="63691DC0"/>
    <w:rsid w:val="66BF3FA9"/>
    <w:rsid w:val="68E45631"/>
    <w:rsid w:val="69F6406B"/>
    <w:rsid w:val="6A4C4645"/>
    <w:rsid w:val="6AC7B1A3"/>
    <w:rsid w:val="6B77FB6F"/>
    <w:rsid w:val="6BAC21CE"/>
    <w:rsid w:val="6EE9A86C"/>
    <w:rsid w:val="6FD43E60"/>
    <w:rsid w:val="736E302F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1323</Words>
  <Characters>1459</Characters>
  <Lines>0</Lines>
  <Paragraphs>0</Paragraphs>
  <TotalTime>0</TotalTime>
  <ScaleCrop>false</ScaleCrop>
  <LinksUpToDate>false</LinksUpToDate>
  <CharactersWithSpaces>1482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4786A97A11F5459195E8F96C3BF196AC_13</vt:lpwstr>
  </property>
</Properties>
</file>