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FA67B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 w14:paraId="16EE2CA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A28E9E2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 w14:paraId="78ECF42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2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52"/>
        <w:gridCol w:w="1065"/>
        <w:gridCol w:w="890"/>
        <w:gridCol w:w="1127"/>
        <w:gridCol w:w="68"/>
        <w:gridCol w:w="1064"/>
        <w:gridCol w:w="1051"/>
        <w:gridCol w:w="76"/>
        <w:gridCol w:w="614"/>
        <w:gridCol w:w="90"/>
        <w:gridCol w:w="735"/>
        <w:gridCol w:w="111"/>
        <w:gridCol w:w="916"/>
      </w:tblGrid>
      <w:tr w14:paraId="225A9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994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0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C55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lang w:val="en-US" w:eastAsia="zh-CN"/>
              </w:rPr>
              <w:t>2024年通州区永乐店镇人民政府社区工作者招聘项目</w:t>
            </w:r>
          </w:p>
        </w:tc>
      </w:tr>
      <w:tr w14:paraId="7D1E9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738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ins w:id="0" w:author="。。。。。。。" w:date="2025-11-19T10:51:57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主管部门</w:t>
              </w:r>
            </w:ins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462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ins w:id="1" w:author="。。。。。。。" w:date="2025-11-19T10:51:57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  <w:lang w:val="en-US" w:eastAsia="zh-CN"/>
                </w:rPr>
                <w:t>北京市通州区人民政府</w:t>
              </w:r>
            </w:ins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36B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ins w:id="2" w:author="。。。。。。。" w:date="2025-11-19T10:51:57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实施单位</w:t>
              </w:r>
            </w:ins>
          </w:p>
        </w:tc>
        <w:tc>
          <w:tcPr>
            <w:tcW w:w="24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C4D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ins w:id="3" w:author="。。。。。。。" w:date="2025-11-19T10:51:57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</w:rPr>
                <w:t>北京市通州区永乐店镇人民政府</w:t>
              </w:r>
            </w:ins>
          </w:p>
        </w:tc>
      </w:tr>
      <w:tr w14:paraId="02774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81C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9A3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A2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AE1DE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92A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9FC6A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A3B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07C3E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AAF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F3C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8F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9C30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CE9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E856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F51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4AE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6B5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8E7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1F7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51F3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 w14:paraId="485B6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5B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742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9B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98F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56E2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5FD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F17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CFB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827E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901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588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14B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E0E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20B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D87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32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CA2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5814D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08A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503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4F0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58A8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3A6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78B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707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DD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10C4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F51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3AD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D95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6F81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862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E8A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为加快推进城乡社区自治组织全覆盖，进一步提高城市管理和城乡基层治理水平，经区政府同意，我镇招聘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10名社区工作者，服务十里春风小区居民，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提升居民自治能力，优化资源配置。</w:t>
            </w: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CC590"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为加快推进城乡社区自治组织全覆盖，进一步提高城市管理和城乡基层治理水平，经区政府同意，我镇招聘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10名社区工作者，服务十里春风小区居民，有效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提升居民自治能力，优化资源配置。</w:t>
            </w:r>
          </w:p>
        </w:tc>
      </w:tr>
      <w:tr w14:paraId="15CCB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255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909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C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065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C4F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21DE3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BB5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CABB6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69D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AC5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AB8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3121C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EEB3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F96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5F5C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93C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CD34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通过公开招聘的方式，招聘品学兼优的社区工作者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8F8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10人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825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10人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BF5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CE0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4B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83A3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4BC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70CE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9FC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466E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覆盖小区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E90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个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小区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FA3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个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小区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1EE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9E6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F61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A0A9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955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64C6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347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4CC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AEB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ECD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367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B9B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64C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80BB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07E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BD2C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C70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80CEFF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招聘人员满足招聘要求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59822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BE55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E54B7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DFBFB9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FFF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6F93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E4B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3F14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4BC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CCCB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420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B71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4E7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890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562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6CF1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DD7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135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A5B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EE487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按照规定时间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完成招聘工作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ADCD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9月2日完成招聘工作,9月3日工作人员开始入职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831F3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9月2日完成招聘工作,9月3日工作人员开始入职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4C040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A11A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A11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4F40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119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C1F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D15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A585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总成本控制数：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6EE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A0A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9.0975万元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9BF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8A8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98F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9F29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E31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AA8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1635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9BD9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当年财政拨款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726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F64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1BD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239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D8C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5D1F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113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8391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02E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E7CA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上年结转资金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189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1AC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A71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7EF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F05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2C60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7D3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D9C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7D6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0AAC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22A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6DABC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737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D16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A2D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4B4A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FAF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007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73D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6A340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1232E5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不适用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D1F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D72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1871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16FA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CB6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CC8B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EBF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A91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11E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08FC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9F9E01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提高城市管理和城乡基层治理水平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8BE1D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有效提升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36C75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有效提升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AD3F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DB2F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78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E132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6AD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A8A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BC7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9FBE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B5A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254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1D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7C6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EB7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05EB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B0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834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172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7FD1DF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17D0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不适用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C211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901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F88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9B3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50F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B646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412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5C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7BE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3B9E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C5BEA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18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0B4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8F2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1CA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1C35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79C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76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166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FDA2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B58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4D4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311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FD5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C3F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A2E6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45D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0BE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05A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C026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提高居民自我管理、自我教育、自我服务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的可持续影响程度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43BC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有效提升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BF1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lang w:eastAsia="zh-CN"/>
              </w:rPr>
              <w:t>有效提升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9BA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766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5FE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735D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71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2BA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C6C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0F9B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061CB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ED0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843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563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101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2EED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8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794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5B6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8A39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FDC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EAE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C40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17E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1F9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133F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90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C59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FC7DE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指标（10分）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E1E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2D0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lang w:eastAsia="zh-CN"/>
              </w:rPr>
              <w:t>镇相关部门满意度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EDB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C77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9BE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F9C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9B2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39B0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45B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06B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183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218C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608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173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77D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22A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590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5481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533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E22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9F9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24D0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DA1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7E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FC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A2C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002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EE65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07F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755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FE5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97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E38E135">
      <w:pPr>
        <w:rPr>
          <w:rFonts w:ascii="仿宋_GB2312" w:eastAsia="仿宋_GB2312"/>
          <w:vanish/>
          <w:sz w:val="32"/>
          <w:szCs w:val="32"/>
        </w:rPr>
      </w:pPr>
    </w:p>
    <w:p w14:paraId="5C4AFD11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77A334D9"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A11FF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E49D0F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E49D0F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12928ED">
    <w:pPr>
      <w:pStyle w:val="5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。。。。。。。">
    <w15:presenceInfo w15:providerId="WPS Office" w15:userId="1085623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YmNjYjE1NTEwY2YzMjQ1YmQ0ZWRkOGFhZDgzYzEifQ=="/>
    <w:docVar w:name="KSO_WPS_MARK_KEY" w:val="40d83128-336f-47d5-aac4-7e9e61728032"/>
  </w:docVars>
  <w:rsids>
    <w:rsidRoot w:val="F77F09F4"/>
    <w:rsid w:val="00133D65"/>
    <w:rsid w:val="00154755"/>
    <w:rsid w:val="0082646E"/>
    <w:rsid w:val="00B431A6"/>
    <w:rsid w:val="00EF4A86"/>
    <w:rsid w:val="00F173B4"/>
    <w:rsid w:val="08412E25"/>
    <w:rsid w:val="0D3E092B"/>
    <w:rsid w:val="19C108A0"/>
    <w:rsid w:val="262F751A"/>
    <w:rsid w:val="2DB65767"/>
    <w:rsid w:val="33FC6A95"/>
    <w:rsid w:val="37173543"/>
    <w:rsid w:val="3B3B55C2"/>
    <w:rsid w:val="3C522957"/>
    <w:rsid w:val="3FF76880"/>
    <w:rsid w:val="44F725F4"/>
    <w:rsid w:val="46981998"/>
    <w:rsid w:val="4A2600AF"/>
    <w:rsid w:val="4CF5271A"/>
    <w:rsid w:val="517062D6"/>
    <w:rsid w:val="7AB7FF50"/>
    <w:rsid w:val="7BFEB0DB"/>
    <w:rsid w:val="7CF22853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1018</Words>
  <Characters>1171</Characters>
  <Lines>14</Lines>
  <Paragraphs>4</Paragraphs>
  <TotalTime>0</TotalTime>
  <ScaleCrop>false</ScaleCrop>
  <LinksUpToDate>false</LinksUpToDate>
  <CharactersWithSpaces>1211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。。。。。。。</cp:lastModifiedBy>
  <dcterms:modified xsi:type="dcterms:W3CDTF">2025-11-19T02:52:12Z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60DAA647C2834C39AA900C7DB51FB450_13</vt:lpwstr>
  </property>
  <property fmtid="{D5CDD505-2E9C-101B-9397-08002B2CF9AE}" pid="4" name="KSOTemplateDocerSaveRecord">
    <vt:lpwstr>eyJoZGlkIjoiYmM2NDBmMGRjNTVjODkwYzk1OGRkMjg1YjVkYzMwMDEiLCJ1c2VySWQiOiI5OTA5NTIwNjcifQ==</vt:lpwstr>
  </property>
</Properties>
</file>